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EF6F8" w14:textId="5916C1A7" w:rsidR="00A7691A" w:rsidRPr="00A7691A" w:rsidRDefault="00A7691A" w:rsidP="00A7691A">
      <w:pPr>
        <w:rPr>
          <w:b/>
          <w:bCs/>
        </w:rPr>
      </w:pPr>
      <w:r w:rsidRPr="00A7691A">
        <w:rPr>
          <w:b/>
          <w:bCs/>
        </w:rPr>
        <w:t>AI Programmes</w:t>
      </w:r>
    </w:p>
    <w:p w14:paraId="22F54DB4" w14:textId="566FA430" w:rsidR="00A7691A" w:rsidRDefault="00A7691A" w:rsidP="00A7691A">
      <w:r>
        <w:t>An</w:t>
      </w:r>
      <w:r>
        <w:t xml:space="preserve"> actual response from the AI programme Claude 3.5 which was generated in December 2024. This is included as an illustration of what to expect</w:t>
      </w:r>
      <w:r>
        <w:t>,</w:t>
      </w:r>
      <w:r>
        <w:t xml:space="preserve"> and it may include </w:t>
      </w:r>
      <w:r>
        <w:t xml:space="preserve">some incorrect or out-of-date information </w:t>
      </w:r>
      <w:r>
        <w:t>at the time of reading.</w:t>
      </w:r>
    </w:p>
    <w:p w14:paraId="0017C0A1" w14:textId="77777777" w:rsidR="00A7691A" w:rsidRDefault="00A7691A" w:rsidP="00A7691A"/>
    <w:p w14:paraId="37B2C26A" w14:textId="4BC6FDEA" w:rsidR="00A7691A" w:rsidRPr="00A7691A" w:rsidRDefault="00A7691A" w:rsidP="00A7691A">
      <w:pPr>
        <w:rPr>
          <w:rFonts w:ascii="Arial Black" w:hAnsi="Arial Black"/>
          <w:b/>
          <w:bCs/>
        </w:rPr>
      </w:pPr>
      <w:r>
        <w:rPr>
          <w:rFonts w:ascii="Arial Black" w:hAnsi="Arial Black"/>
          <w:b/>
          <w:bCs/>
        </w:rPr>
        <w:t xml:space="preserve">AI </w:t>
      </w:r>
      <w:r w:rsidRPr="00A7691A">
        <w:rPr>
          <w:rFonts w:ascii="Arial Black" w:hAnsi="Arial Black"/>
          <w:b/>
          <w:bCs/>
        </w:rPr>
        <w:t>Prompt:</w:t>
      </w:r>
    </w:p>
    <w:p w14:paraId="4F84C04F" w14:textId="72B3E42A" w:rsidR="00A7691A" w:rsidRPr="00A7691A" w:rsidRDefault="00A7691A" w:rsidP="00A7691A">
      <w:r w:rsidRPr="00A7691A">
        <w:t xml:space="preserve">You are to act as a senior teacher and IT specialist in a UK school. I am an art teacher in a UK primary/secondary [delete as appropriate]. I am researching the potential uses of AI for: me as a teacher researching professional issues; and for my students to support their work in art and design. </w:t>
      </w:r>
    </w:p>
    <w:p w14:paraId="4FF49BA1" w14:textId="77777777" w:rsidR="00A7691A" w:rsidRPr="00A7691A" w:rsidRDefault="00A7691A" w:rsidP="00A7691A"/>
    <w:p w14:paraId="78741DED" w14:textId="77777777" w:rsidR="00A7691A" w:rsidRPr="00A7691A" w:rsidRDefault="00A7691A" w:rsidP="00A7691A">
      <w:r w:rsidRPr="00A7691A">
        <w:t xml:space="preserve">Can you create two lists of the most popular AI tools in the UK. The first list is for AI programmes to support my work as a teacher. The second list is for AI programmes that support my students’ work in art and design. </w:t>
      </w:r>
    </w:p>
    <w:p w14:paraId="1AF0423F" w14:textId="77777777" w:rsidR="00A7691A" w:rsidRPr="00A7691A" w:rsidRDefault="00A7691A" w:rsidP="00A7691A"/>
    <w:p w14:paraId="00C1C8A0" w14:textId="77777777" w:rsidR="00A7691A" w:rsidRPr="00A7691A" w:rsidRDefault="00A7691A" w:rsidP="00A7691A">
      <w:r w:rsidRPr="00A7691A">
        <w:t xml:space="preserve">Each list should contain at least eight different AI programmes in order of usefulness. The programmes in each list should include AI programmes that generate written responses and those that generate visual images. </w:t>
      </w:r>
    </w:p>
    <w:p w14:paraId="49B0A998" w14:textId="77777777" w:rsidR="00A7691A" w:rsidRPr="00A7691A" w:rsidRDefault="00A7691A" w:rsidP="00A7691A"/>
    <w:p w14:paraId="5FD9360C" w14:textId="7A4520A8" w:rsidR="00A7691A" w:rsidRPr="00A7691A" w:rsidRDefault="00A7691A" w:rsidP="00A7691A">
      <w:r w:rsidRPr="00A7691A">
        <w:t>Please include a full description of each programme under the following subheadings: Benefits; Strengths, Weaknesses, Safeguarding Issues, Cost. Your response should be related to the potential educational use of each programme.</w:t>
      </w:r>
    </w:p>
    <w:p w14:paraId="2AFB4686" w14:textId="77777777" w:rsidR="00A7691A" w:rsidRDefault="00A7691A" w:rsidP="00A7691A"/>
    <w:p w14:paraId="7F63DFAE" w14:textId="358913A4" w:rsidR="00A7691A" w:rsidRDefault="00A7691A" w:rsidP="00A7691A">
      <w:pPr>
        <w:rPr>
          <w:rFonts w:ascii="Arial Black" w:hAnsi="Arial Black"/>
          <w:b/>
          <w:bCs/>
        </w:rPr>
      </w:pPr>
      <w:r w:rsidRPr="00A7691A">
        <w:rPr>
          <w:rFonts w:ascii="Arial Black" w:hAnsi="Arial Black"/>
          <w:b/>
          <w:bCs/>
        </w:rPr>
        <w:t>AI Response:</w:t>
      </w:r>
    </w:p>
    <w:p w14:paraId="57CBA808" w14:textId="77777777" w:rsidR="00A7691A" w:rsidRPr="00A7691A" w:rsidRDefault="00A7691A" w:rsidP="00A7691A">
      <w:pPr>
        <w:rPr>
          <w:rFonts w:ascii="Arial Black" w:hAnsi="Arial Black"/>
          <w:b/>
          <w:bCs/>
        </w:rPr>
      </w:pPr>
    </w:p>
    <w:p w14:paraId="04CD4632" w14:textId="35F7D2EF" w:rsidR="00A7691A" w:rsidRPr="00231328" w:rsidRDefault="00A7691A" w:rsidP="00A7691A">
      <w:pPr>
        <w:rPr>
          <w:b/>
          <w:bCs/>
        </w:rPr>
      </w:pPr>
      <w:r w:rsidRPr="00231328">
        <w:rPr>
          <w:b/>
          <w:bCs/>
        </w:rPr>
        <w:t>AI Tools for Teachers' Professional Use</w:t>
      </w:r>
    </w:p>
    <w:p w14:paraId="520A9287" w14:textId="77777777" w:rsidR="00A7691A" w:rsidRDefault="00A7691A" w:rsidP="00A7691A"/>
    <w:p w14:paraId="7AA41EE1" w14:textId="77777777" w:rsidR="00A7691A" w:rsidRPr="00105D56" w:rsidRDefault="00A7691A" w:rsidP="00A7691A">
      <w:pPr>
        <w:rPr>
          <w:b/>
          <w:bCs/>
        </w:rPr>
      </w:pPr>
      <w:r w:rsidRPr="00105D56">
        <w:rPr>
          <w:b/>
          <w:bCs/>
        </w:rPr>
        <w:t>ChatGPT (OpenAI)</w:t>
      </w:r>
    </w:p>
    <w:p w14:paraId="054195C7" w14:textId="77777777" w:rsidR="00A7691A" w:rsidRDefault="00A7691A" w:rsidP="00A7691A">
      <w:r w:rsidRPr="00231328">
        <w:rPr>
          <w:b/>
          <w:bCs/>
        </w:rPr>
        <w:t>Benefits:</w:t>
      </w:r>
      <w:r>
        <w:t xml:space="preserve"> ChatGPT serves as a comprehensive research assistant that offers substantial support for teachers in lesson planning and curriculum development. It provides an intelligent platform for generating educational resources and exploring innovative teaching methodologies.</w:t>
      </w:r>
    </w:p>
    <w:p w14:paraId="401BA652" w14:textId="77777777" w:rsidR="00A7691A" w:rsidRDefault="00A7691A" w:rsidP="00A7691A">
      <w:r w:rsidRPr="00231328">
        <w:rPr>
          <w:b/>
          <w:bCs/>
        </w:rPr>
        <w:t>Strengths:</w:t>
      </w:r>
      <w:r>
        <w:t xml:space="preserve"> The tool demonstrates exceptional capabilities in creating meticulously detailed lesson plans, helping educators brainstorm creative teaching approaches, and assisting in the development of comprehensive assessment materials. Its natural language processing enables teachers to quickly generate structured and coherent educational content across multiple subjects and complexity levels.</w:t>
      </w:r>
    </w:p>
    <w:p w14:paraId="7FC86603" w14:textId="77777777" w:rsidR="00A7691A" w:rsidRDefault="00A7691A" w:rsidP="00A7691A">
      <w:r w:rsidRPr="00231328">
        <w:rPr>
          <w:b/>
          <w:bCs/>
        </w:rPr>
        <w:t>Weaknesses:</w:t>
      </w:r>
      <w:r>
        <w:t xml:space="preserve"> ChatGPT experiences occasional limitations in accuracy, requiring educators to carefully fact-check and verify generated information. The tool can sometimes produce generic or superficial responses that need significant professional refinement. There are potential concerns regarding data privacy and the need for original intellectual contribution.</w:t>
      </w:r>
    </w:p>
    <w:p w14:paraId="45FE7335" w14:textId="77777777" w:rsidR="00A7691A" w:rsidRDefault="00A7691A" w:rsidP="00A7691A">
      <w:r w:rsidRPr="00231328">
        <w:rPr>
          <w:b/>
          <w:bCs/>
        </w:rPr>
        <w:t>Safeguarding:</w:t>
      </w:r>
      <w:r>
        <w:t xml:space="preserve"> Teachers must implement strict protocols to prevent direct student use, ensuring the tool remains a professional planning resource. Educators should model responsible AI usage and emphasize the importance of critical thinking and original work.</w:t>
      </w:r>
    </w:p>
    <w:p w14:paraId="4D96844E" w14:textId="77777777" w:rsidR="00A7691A" w:rsidRDefault="00A7691A" w:rsidP="00A7691A">
      <w:r>
        <w:rPr>
          <w:b/>
          <w:bCs/>
        </w:rPr>
        <w:t>Cost</w:t>
      </w:r>
      <w:r w:rsidRPr="00231328">
        <w:rPr>
          <w:b/>
          <w:bCs/>
        </w:rPr>
        <w:t>:</w:t>
      </w:r>
      <w:r>
        <w:t xml:space="preserve"> A free basic version is available, with advanced features accessible through a subscription priced at approximately £20 per month.</w:t>
      </w:r>
    </w:p>
    <w:p w14:paraId="225E8C30" w14:textId="77777777" w:rsidR="00A7691A" w:rsidRDefault="00A7691A" w:rsidP="00A7691A"/>
    <w:p w14:paraId="2034DDD6" w14:textId="77777777" w:rsidR="00A7691A" w:rsidRPr="00105D56" w:rsidRDefault="00A7691A" w:rsidP="00A7691A">
      <w:pPr>
        <w:rPr>
          <w:b/>
          <w:bCs/>
        </w:rPr>
      </w:pPr>
      <w:r w:rsidRPr="00105D56">
        <w:rPr>
          <w:b/>
          <w:bCs/>
        </w:rPr>
        <w:t>Claude (Anthropic)</w:t>
      </w:r>
    </w:p>
    <w:p w14:paraId="272F30C3" w14:textId="77777777" w:rsidR="00A7691A" w:rsidRDefault="00A7691A" w:rsidP="00A7691A">
      <w:r w:rsidRPr="00231328">
        <w:rPr>
          <w:b/>
          <w:bCs/>
        </w:rPr>
        <w:t>Benefits:</w:t>
      </w:r>
      <w:r>
        <w:t xml:space="preserve"> Claude operates as an ethical AI assistant specifically valuable for educational research, providing nuanced and contextually appropriate academic support for teachers.</w:t>
      </w:r>
    </w:p>
    <w:p w14:paraId="586E7065" w14:textId="77777777" w:rsidR="00A7691A" w:rsidRDefault="00A7691A" w:rsidP="00A7691A">
      <w:r w:rsidRPr="00231328">
        <w:rPr>
          <w:b/>
          <w:bCs/>
        </w:rPr>
        <w:t>Strengths:</w:t>
      </w:r>
      <w:r>
        <w:t xml:space="preserve"> The platform delivers detailed and sophisticated responses with a strong emphasis on academic integrity. It demonstrates exceptional capabilities in comprehensive research, supporting complex writing tasks, and providing balanced, well-structured information across diverse educational domains.</w:t>
      </w:r>
    </w:p>
    <w:p w14:paraId="1FDABE71" w14:textId="77777777" w:rsidR="00A7691A" w:rsidRDefault="00A7691A" w:rsidP="00A7691A">
      <w:r w:rsidRPr="00231328">
        <w:rPr>
          <w:b/>
          <w:bCs/>
        </w:rPr>
        <w:t>Weaknesses:</w:t>
      </w:r>
      <w:r>
        <w:t xml:space="preserve"> Claude has limited image generation capabilities and may exhibit potential biases when addressing complex or multifaceted topics. The tool requires careful human interpretation and cannot completely replace professional judgment.</w:t>
      </w:r>
    </w:p>
    <w:p w14:paraId="25C8B02C" w14:textId="77777777" w:rsidR="00A7691A" w:rsidRDefault="00A7691A" w:rsidP="00A7691A">
      <w:r w:rsidRPr="00231328">
        <w:rPr>
          <w:b/>
          <w:bCs/>
        </w:rPr>
        <w:t>Safeguarding:</w:t>
      </w:r>
      <w:r>
        <w:t xml:space="preserve"> Designed with robust ethical guidelines, Claude provides a responsible and transparent approach to AI assistance, minimizing potential risks associated with generative AI tools.</w:t>
      </w:r>
    </w:p>
    <w:p w14:paraId="1F1B4787" w14:textId="77777777" w:rsidR="00A7691A" w:rsidRDefault="00A7691A" w:rsidP="00A7691A">
      <w:r>
        <w:rPr>
          <w:b/>
          <w:bCs/>
        </w:rPr>
        <w:t>Cost</w:t>
      </w:r>
      <w:r w:rsidRPr="00231328">
        <w:rPr>
          <w:b/>
          <w:bCs/>
        </w:rPr>
        <w:t>:</w:t>
      </w:r>
      <w:r>
        <w:t xml:space="preserve"> A free version is available, with professional versions priced around £15 per month.</w:t>
      </w:r>
    </w:p>
    <w:p w14:paraId="7493BAB7" w14:textId="77777777" w:rsidR="00A7691A" w:rsidRDefault="00A7691A" w:rsidP="00A7691A"/>
    <w:p w14:paraId="626EF2EB" w14:textId="77777777" w:rsidR="00A7691A" w:rsidRPr="00231328" w:rsidRDefault="00A7691A" w:rsidP="00A7691A">
      <w:pPr>
        <w:rPr>
          <w:b/>
          <w:bCs/>
        </w:rPr>
      </w:pPr>
      <w:r w:rsidRPr="00231328">
        <w:rPr>
          <w:b/>
          <w:bCs/>
        </w:rPr>
        <w:t>Microsoft Copilot</w:t>
      </w:r>
    </w:p>
    <w:p w14:paraId="556A058D" w14:textId="77777777" w:rsidR="00A7691A" w:rsidRDefault="00A7691A" w:rsidP="00A7691A">
      <w:r w:rsidRPr="00231328">
        <w:rPr>
          <w:b/>
          <w:bCs/>
        </w:rPr>
        <w:t>Benefits:</w:t>
      </w:r>
      <w:r>
        <w:t xml:space="preserve"> Microsoft Copilot represents a sophisticated AI integration within the Microsoft Education ecosystem, providing comprehensive support for educational professionals through seamless technological solutions.</w:t>
      </w:r>
    </w:p>
    <w:p w14:paraId="5F63C671" w14:textId="77777777" w:rsidR="00A7691A" w:rsidRDefault="00A7691A" w:rsidP="00A7691A">
      <w:r w:rsidRPr="00231328">
        <w:rPr>
          <w:b/>
          <w:bCs/>
        </w:rPr>
        <w:t>Strengths:</w:t>
      </w:r>
      <w:r>
        <w:t xml:space="preserve"> The tool offers exceptional integration with Office 365, enabling teachers to leverage advanced AI capabilities directly within familiar productivity environments. It provides robust research assistance, supports sophisticated document creation, and enhances overall pedagogical workflow efficiency.</w:t>
      </w:r>
    </w:p>
    <w:p w14:paraId="11C0BD30" w14:textId="77777777" w:rsidR="00A7691A" w:rsidRDefault="00A7691A" w:rsidP="00A7691A">
      <w:r w:rsidRPr="00231328">
        <w:rPr>
          <w:b/>
          <w:bCs/>
        </w:rPr>
        <w:t>Weaknesses:</w:t>
      </w:r>
      <w:r>
        <w:t xml:space="preserve"> Copilot requires complete commitment to the Microsoft technological ecosystem, which can limit flexibility for educators using alternative platforms. Its creative capabilities are more constrained compared to standalone AI tools, potentially reducing versatility in complex educational scenarios.</w:t>
      </w:r>
    </w:p>
    <w:p w14:paraId="2A268FA3" w14:textId="77777777" w:rsidR="00A7691A" w:rsidRDefault="00A7691A" w:rsidP="00A7691A">
      <w:r w:rsidRPr="00231328">
        <w:rPr>
          <w:b/>
          <w:bCs/>
        </w:rPr>
        <w:t>Safeguarding:</w:t>
      </w:r>
      <w:r>
        <w:t xml:space="preserve"> Microsoft has implemented robust school-friendly content filters, ensuring a controlled and secure AI environment for educational use. These built-in protections help maintain appropriate content standards and minimize potential risks.</w:t>
      </w:r>
    </w:p>
    <w:p w14:paraId="246138B5" w14:textId="77777777" w:rsidR="00A7691A" w:rsidRDefault="00A7691A" w:rsidP="00A7691A">
      <w:r>
        <w:rPr>
          <w:b/>
          <w:bCs/>
        </w:rPr>
        <w:t>Cost</w:t>
      </w:r>
      <w:r w:rsidRPr="00231328">
        <w:rPr>
          <w:b/>
          <w:bCs/>
        </w:rPr>
        <w:t>:</w:t>
      </w:r>
      <w:r>
        <w:t xml:space="preserve"> Included complimentary with Microsoft 365 Education licensing arrangements.</w:t>
      </w:r>
    </w:p>
    <w:p w14:paraId="40C93F16" w14:textId="77777777" w:rsidR="00A7691A" w:rsidRDefault="00A7691A" w:rsidP="00A7691A"/>
    <w:p w14:paraId="038605D7" w14:textId="77777777" w:rsidR="00A7691A" w:rsidRPr="00231328" w:rsidRDefault="00A7691A" w:rsidP="00A7691A">
      <w:pPr>
        <w:rPr>
          <w:b/>
          <w:bCs/>
        </w:rPr>
      </w:pPr>
      <w:r w:rsidRPr="00231328">
        <w:rPr>
          <w:b/>
          <w:bCs/>
        </w:rPr>
        <w:t>Bing AI</w:t>
      </w:r>
    </w:p>
    <w:p w14:paraId="479AAA39" w14:textId="77777777" w:rsidR="00A7691A" w:rsidRDefault="00A7691A" w:rsidP="00A7691A">
      <w:r w:rsidRPr="00231328">
        <w:rPr>
          <w:b/>
          <w:bCs/>
        </w:rPr>
        <w:t>Benefits:</w:t>
      </w:r>
      <w:r>
        <w:t xml:space="preserve"> Bing AI functions as a web-based research support tool, providing educators with real-time access to current information and diverse knowledge resources.</w:t>
      </w:r>
    </w:p>
    <w:p w14:paraId="1381317D" w14:textId="77777777" w:rsidR="00A7691A" w:rsidRDefault="00A7691A" w:rsidP="00A7691A">
      <w:r w:rsidRPr="00231328">
        <w:rPr>
          <w:b/>
          <w:bCs/>
        </w:rPr>
        <w:t>Strengths:</w:t>
      </w:r>
      <w:r>
        <w:t xml:space="preserve"> The platform excels in conducting immediate internet searches, delivering up-to-date information across multiple domains. Its multilingual capabilities enable teachers to access and translate resources from global educational contexts, enhancing research versatility.</w:t>
      </w:r>
    </w:p>
    <w:p w14:paraId="5E5447A6" w14:textId="77777777" w:rsidR="00A7691A" w:rsidRDefault="00A7691A" w:rsidP="00A7691A">
      <w:r w:rsidRPr="00231328">
        <w:rPr>
          <w:b/>
          <w:bCs/>
        </w:rPr>
        <w:t>Weaknesses:</w:t>
      </w:r>
      <w:r>
        <w:t xml:space="preserve"> Bing AI demonstrates inconsistent accuracy in information retrieval, requiring educators to critically evaluate and verify sourced content. The tool's depth of information can be limited in specialized or niche academic topics.</w:t>
      </w:r>
    </w:p>
    <w:p w14:paraId="624D90D5" w14:textId="77777777" w:rsidR="00A7691A" w:rsidRDefault="00A7691A" w:rsidP="00A7691A">
      <w:r w:rsidRPr="00231328">
        <w:rPr>
          <w:b/>
          <w:bCs/>
        </w:rPr>
        <w:t>Safeguarding:</w:t>
      </w:r>
      <w:r>
        <w:t xml:space="preserve"> Microsoft's comprehensive content filters provide a protective layer, ensuring appropriate and professional-standard information retrieval.</w:t>
      </w:r>
    </w:p>
    <w:p w14:paraId="54BA19F0" w14:textId="77777777" w:rsidR="00A7691A" w:rsidRDefault="00A7691A" w:rsidP="00A7691A">
      <w:r>
        <w:rPr>
          <w:b/>
          <w:bCs/>
        </w:rPr>
        <w:t>Cost</w:t>
      </w:r>
      <w:r w:rsidRPr="00231328">
        <w:rPr>
          <w:b/>
          <w:bCs/>
        </w:rPr>
        <w:t>:</w:t>
      </w:r>
      <w:r>
        <w:t xml:space="preserve"> Completely free of charge for standard usage.</w:t>
      </w:r>
    </w:p>
    <w:p w14:paraId="0281EEDF" w14:textId="77777777" w:rsidR="00A7691A" w:rsidRDefault="00A7691A" w:rsidP="00A7691A"/>
    <w:p w14:paraId="4DB59CF4" w14:textId="77777777" w:rsidR="00A7691A" w:rsidRPr="00231328" w:rsidRDefault="00A7691A" w:rsidP="00A7691A">
      <w:pPr>
        <w:rPr>
          <w:b/>
          <w:bCs/>
        </w:rPr>
      </w:pPr>
      <w:proofErr w:type="spellStart"/>
      <w:r w:rsidRPr="00231328">
        <w:rPr>
          <w:b/>
          <w:bCs/>
        </w:rPr>
        <w:t>Gamma.app</w:t>
      </w:r>
      <w:proofErr w:type="spellEnd"/>
    </w:p>
    <w:p w14:paraId="4B532278" w14:textId="77777777" w:rsidR="00A7691A" w:rsidRDefault="00A7691A" w:rsidP="00A7691A">
      <w:r w:rsidRPr="00231328">
        <w:rPr>
          <w:b/>
          <w:bCs/>
        </w:rPr>
        <w:t>Benefits:</w:t>
      </w:r>
      <w:r>
        <w:t xml:space="preserve"> Gamma represents an innovative AI-powered platform specifically designed to streamline presentation and document creation for educational professionals.</w:t>
      </w:r>
    </w:p>
    <w:p w14:paraId="4F5E40AA" w14:textId="77777777" w:rsidR="00A7691A" w:rsidRDefault="00A7691A" w:rsidP="00A7691A">
      <w:r w:rsidRPr="00231328">
        <w:rPr>
          <w:b/>
          <w:bCs/>
        </w:rPr>
        <w:t>Strengths:</w:t>
      </w:r>
      <w:r>
        <w:t xml:space="preserve"> The tool provides exceptional slide design capabilities, generating professional-quality presentations with minimal manual input. Its quick content generation features and sophisticated formatting options save significant time in curriculum preparation.</w:t>
      </w:r>
    </w:p>
    <w:p w14:paraId="6DE3A940" w14:textId="77777777" w:rsidR="00A7691A" w:rsidRDefault="00A7691A" w:rsidP="00A7691A">
      <w:r w:rsidRPr="00231328">
        <w:rPr>
          <w:b/>
          <w:bCs/>
        </w:rPr>
        <w:t>Weaknesses:</w:t>
      </w:r>
      <w:r>
        <w:t xml:space="preserve"> Gamma's design capabilities can produce somewhat generic outputs, limiting extensive customization. The platform's algorithmic approach might restrict creative flexibility in presentation design.</w:t>
      </w:r>
    </w:p>
    <w:p w14:paraId="51E0E0E1" w14:textId="77777777" w:rsidR="00A7691A" w:rsidRDefault="00A7691A" w:rsidP="00A7691A">
      <w:r w:rsidRPr="00231328">
        <w:rPr>
          <w:b/>
          <w:bCs/>
        </w:rPr>
        <w:t>Safeguarding:</w:t>
      </w:r>
      <w:r>
        <w:t xml:space="preserve"> The tool presents minimal student-sensitive content risks, functioning primarily as a professional development resource.</w:t>
      </w:r>
    </w:p>
    <w:p w14:paraId="3B1FEF7B" w14:textId="77777777" w:rsidR="00A7691A" w:rsidRDefault="00A7691A" w:rsidP="00A7691A">
      <w:r>
        <w:rPr>
          <w:b/>
          <w:bCs/>
        </w:rPr>
        <w:t>Cost</w:t>
      </w:r>
      <w:r w:rsidRPr="00231328">
        <w:rPr>
          <w:b/>
          <w:bCs/>
        </w:rPr>
        <w:t>:</w:t>
      </w:r>
      <w:r>
        <w:t xml:space="preserve"> A free basic version is available, with advanced features accessible through a monthly subscription priced around £12.</w:t>
      </w:r>
    </w:p>
    <w:p w14:paraId="5333100F" w14:textId="77777777" w:rsidR="00A7691A" w:rsidRPr="00231328" w:rsidRDefault="00A7691A" w:rsidP="00A7691A">
      <w:pPr>
        <w:rPr>
          <w:color w:val="0E2841" w:themeColor="text2"/>
        </w:rPr>
      </w:pPr>
    </w:p>
    <w:p w14:paraId="68FBE923" w14:textId="77777777" w:rsidR="00A7691A" w:rsidRPr="00231328" w:rsidRDefault="00A7691A" w:rsidP="00A7691A">
      <w:pPr>
        <w:rPr>
          <w:b/>
          <w:bCs/>
          <w:color w:val="0E2841" w:themeColor="text2"/>
        </w:rPr>
      </w:pPr>
      <w:r w:rsidRPr="00231328">
        <w:rPr>
          <w:b/>
          <w:bCs/>
          <w:color w:val="0E2841" w:themeColor="text2"/>
        </w:rPr>
        <w:t>Tome</w:t>
      </w:r>
    </w:p>
    <w:p w14:paraId="232BCDD1" w14:textId="77777777" w:rsidR="00A7691A" w:rsidRPr="00231328" w:rsidRDefault="00A7691A" w:rsidP="00A7691A">
      <w:pPr>
        <w:rPr>
          <w:color w:val="0E2841" w:themeColor="text2"/>
        </w:rPr>
      </w:pPr>
      <w:r w:rsidRPr="00231328">
        <w:rPr>
          <w:b/>
          <w:bCs/>
          <w:color w:val="0E2841" w:themeColor="text2"/>
        </w:rPr>
        <w:t>Benefits:</w:t>
      </w:r>
      <w:r w:rsidRPr="00231328">
        <w:rPr>
          <w:color w:val="0E2841" w:themeColor="text2"/>
        </w:rPr>
        <w:t xml:space="preserve"> Tome emerges as an innovative AI-powered storytelling and narrative presentation platform, specifically designed to support educators in creating compelling and dynamic educational content.</w:t>
      </w:r>
    </w:p>
    <w:p w14:paraId="62838631" w14:textId="77777777" w:rsidR="00A7691A" w:rsidRPr="00231328" w:rsidRDefault="00A7691A" w:rsidP="00A7691A">
      <w:pPr>
        <w:rPr>
          <w:color w:val="0E2841" w:themeColor="text2"/>
        </w:rPr>
      </w:pPr>
      <w:r w:rsidRPr="00231328">
        <w:rPr>
          <w:b/>
          <w:bCs/>
          <w:color w:val="0E2841" w:themeColor="text2"/>
        </w:rPr>
        <w:t>Strengths:</w:t>
      </w:r>
      <w:r>
        <w:rPr>
          <w:color w:val="0E2841" w:themeColor="text2"/>
        </w:rPr>
        <w:t xml:space="preserve"> </w:t>
      </w:r>
      <w:r w:rsidRPr="00231328">
        <w:rPr>
          <w:color w:val="0E2841" w:themeColor="text2"/>
        </w:rPr>
        <w:t>The platform demonstrates exceptional capabilities in generating comprehensive presentations with sophisticated narrative structures. It enables teachers to quickly create visually engaging storytelling experiences, transforming complex educational concepts into accessible and memorable content.</w:t>
      </w:r>
    </w:p>
    <w:p w14:paraId="6ABFF9A3" w14:textId="77777777" w:rsidR="00A7691A" w:rsidRPr="00231328" w:rsidRDefault="00A7691A" w:rsidP="00A7691A">
      <w:pPr>
        <w:rPr>
          <w:color w:val="0E2841" w:themeColor="text2"/>
        </w:rPr>
      </w:pPr>
      <w:r w:rsidRPr="00231328">
        <w:rPr>
          <w:b/>
          <w:bCs/>
          <w:color w:val="0E2841" w:themeColor="text2"/>
        </w:rPr>
        <w:t>Weaknesses:</w:t>
      </w:r>
      <w:r w:rsidRPr="00231328">
        <w:rPr>
          <w:color w:val="0E2841" w:themeColor="text2"/>
        </w:rPr>
        <w:t xml:space="preserve"> Tome's design approach can produce relatively limited layout variations, potentially resulting in presentations that might feel somewhat repetitive or standardized. The tool's creative constraints might restrict more innovative or highly personalized design approaches.</w:t>
      </w:r>
    </w:p>
    <w:p w14:paraId="61D8DB5F" w14:textId="77777777" w:rsidR="00A7691A" w:rsidRPr="00231328" w:rsidRDefault="00A7691A" w:rsidP="00A7691A">
      <w:pPr>
        <w:rPr>
          <w:color w:val="0E2841" w:themeColor="text2"/>
        </w:rPr>
      </w:pPr>
      <w:r w:rsidRPr="00231328">
        <w:rPr>
          <w:b/>
          <w:bCs/>
          <w:color w:val="0E2841" w:themeColor="text2"/>
        </w:rPr>
        <w:t>Safeguarding:</w:t>
      </w:r>
      <w:r w:rsidRPr="00231328">
        <w:rPr>
          <w:color w:val="0E2841" w:themeColor="text2"/>
        </w:rPr>
        <w:t xml:space="preserve"> Tome is considered completely suitable for professional educational use, with minimal risks of inappropriate content generation.</w:t>
      </w:r>
    </w:p>
    <w:p w14:paraId="5764C0B3" w14:textId="77777777" w:rsidR="00A7691A" w:rsidRPr="00231328" w:rsidRDefault="00A7691A" w:rsidP="00A7691A">
      <w:pPr>
        <w:rPr>
          <w:color w:val="0E2841" w:themeColor="text2"/>
        </w:rPr>
      </w:pPr>
      <w:r>
        <w:rPr>
          <w:b/>
          <w:bCs/>
          <w:color w:val="0E2841" w:themeColor="text2"/>
        </w:rPr>
        <w:t>Cost</w:t>
      </w:r>
      <w:r w:rsidRPr="00231328">
        <w:rPr>
          <w:b/>
          <w:bCs/>
          <w:color w:val="0E2841" w:themeColor="text2"/>
        </w:rPr>
        <w:t>:</w:t>
      </w:r>
      <w:r w:rsidRPr="00231328">
        <w:rPr>
          <w:color w:val="0E2841" w:themeColor="text2"/>
        </w:rPr>
        <w:t xml:space="preserve"> A free basic version is available, with advanced features accessible through a monthly subscription priced at approximately £8 for educators.</w:t>
      </w:r>
    </w:p>
    <w:p w14:paraId="4F41702A" w14:textId="77777777" w:rsidR="00A7691A" w:rsidRPr="00231328" w:rsidRDefault="00A7691A" w:rsidP="00A7691A">
      <w:pPr>
        <w:rPr>
          <w:color w:val="0E2841" w:themeColor="text2"/>
        </w:rPr>
      </w:pPr>
    </w:p>
    <w:p w14:paraId="1C78CCA2" w14:textId="77777777" w:rsidR="00A7691A" w:rsidRPr="00231328" w:rsidRDefault="00A7691A" w:rsidP="00A7691A">
      <w:pPr>
        <w:rPr>
          <w:b/>
          <w:bCs/>
          <w:color w:val="0E2841" w:themeColor="text2"/>
        </w:rPr>
      </w:pPr>
      <w:r w:rsidRPr="00231328">
        <w:rPr>
          <w:b/>
          <w:bCs/>
          <w:color w:val="0E2841" w:themeColor="text2"/>
        </w:rPr>
        <w:t>Grammarly AI</w:t>
      </w:r>
    </w:p>
    <w:p w14:paraId="614F205E" w14:textId="77777777" w:rsidR="00A7691A" w:rsidRPr="00231328" w:rsidRDefault="00A7691A" w:rsidP="00A7691A">
      <w:pPr>
        <w:rPr>
          <w:color w:val="0E2841" w:themeColor="text2"/>
        </w:rPr>
      </w:pPr>
      <w:r w:rsidRPr="00231328">
        <w:rPr>
          <w:b/>
          <w:bCs/>
          <w:color w:val="0E2841" w:themeColor="text2"/>
        </w:rPr>
        <w:t>Benefits:</w:t>
      </w:r>
      <w:r w:rsidRPr="00231328">
        <w:rPr>
          <w:color w:val="0E2841" w:themeColor="text2"/>
        </w:rPr>
        <w:t xml:space="preserve"> Grammarly AI represents a sophisticated writing improvement platform specifically valuable for enhancing professional communication and academic writing standards.</w:t>
      </w:r>
    </w:p>
    <w:p w14:paraId="339994DC" w14:textId="77777777" w:rsidR="00A7691A" w:rsidRPr="00231328" w:rsidRDefault="00A7691A" w:rsidP="00A7691A">
      <w:pPr>
        <w:rPr>
          <w:color w:val="0E2841" w:themeColor="text2"/>
        </w:rPr>
      </w:pPr>
      <w:r w:rsidRPr="00231328">
        <w:rPr>
          <w:b/>
          <w:bCs/>
          <w:color w:val="0E2841" w:themeColor="text2"/>
        </w:rPr>
        <w:t>Strengths:</w:t>
      </w:r>
      <w:r>
        <w:rPr>
          <w:color w:val="0E2841" w:themeColor="text2"/>
        </w:rPr>
        <w:t xml:space="preserve"> </w:t>
      </w:r>
      <w:r w:rsidRPr="00231328">
        <w:rPr>
          <w:color w:val="0E2841" w:themeColor="text2"/>
        </w:rPr>
        <w:t>The tool provides advanced grammar checking capabilities, offering nuanced writing style enhancements and robust plagiarism detection mechanisms. It supports educators in maintaining high-quality written communication and helps model excellent writing practices.</w:t>
      </w:r>
    </w:p>
    <w:p w14:paraId="25F0862D" w14:textId="77777777" w:rsidR="00A7691A" w:rsidRPr="00231328" w:rsidRDefault="00A7691A" w:rsidP="00A7691A">
      <w:pPr>
        <w:rPr>
          <w:color w:val="0E2841" w:themeColor="text2"/>
        </w:rPr>
      </w:pPr>
      <w:r w:rsidRPr="00231328">
        <w:rPr>
          <w:b/>
          <w:bCs/>
          <w:color w:val="0E2841" w:themeColor="text2"/>
        </w:rPr>
        <w:t>Weaknesses:</w:t>
      </w:r>
      <w:r w:rsidRPr="00231328">
        <w:rPr>
          <w:color w:val="0E2841" w:themeColor="text2"/>
        </w:rPr>
        <w:t xml:space="preserve"> Grammarly can occasionally over-correct creative writing, potentially diminishing the unique voice and stylistic choices of individual writers. The most comprehensive features require a paid subscription, which might limit full access for some educators.</w:t>
      </w:r>
    </w:p>
    <w:p w14:paraId="1758466A" w14:textId="77777777" w:rsidR="00A7691A" w:rsidRPr="00231328" w:rsidRDefault="00A7691A" w:rsidP="00A7691A">
      <w:pPr>
        <w:rPr>
          <w:color w:val="0E2841" w:themeColor="text2"/>
        </w:rPr>
      </w:pPr>
    </w:p>
    <w:p w14:paraId="309210B9" w14:textId="77777777" w:rsidR="00A7691A" w:rsidRPr="00231328" w:rsidRDefault="00A7691A" w:rsidP="00A7691A">
      <w:pPr>
        <w:rPr>
          <w:color w:val="0E2841" w:themeColor="text2"/>
        </w:rPr>
      </w:pPr>
      <w:r w:rsidRPr="00231328">
        <w:rPr>
          <w:b/>
          <w:bCs/>
          <w:color w:val="0E2841" w:themeColor="text2"/>
        </w:rPr>
        <w:t>Safeguarding:</w:t>
      </w:r>
      <w:r w:rsidRPr="00231328">
        <w:rPr>
          <w:color w:val="0E2841" w:themeColor="text2"/>
        </w:rPr>
        <w:t xml:space="preserve"> The platform helps maintain rigorous academic writing standards, encouraging precision and clarity in professional documentation.</w:t>
      </w:r>
    </w:p>
    <w:p w14:paraId="6E98563B" w14:textId="7E85F0A3" w:rsidR="00A7691A" w:rsidRPr="00231328" w:rsidRDefault="00A7691A" w:rsidP="00A7691A">
      <w:pPr>
        <w:rPr>
          <w:color w:val="0E2841" w:themeColor="text2"/>
        </w:rPr>
      </w:pPr>
      <w:r>
        <w:rPr>
          <w:b/>
          <w:bCs/>
          <w:color w:val="0E2841" w:themeColor="text2"/>
        </w:rPr>
        <w:t>Cost</w:t>
      </w:r>
      <w:r w:rsidRPr="00231328">
        <w:rPr>
          <w:b/>
          <w:bCs/>
          <w:color w:val="0E2841" w:themeColor="text2"/>
        </w:rPr>
        <w:t>:</w:t>
      </w:r>
      <w:r w:rsidRPr="00231328">
        <w:rPr>
          <w:color w:val="0E2841" w:themeColor="text2"/>
        </w:rPr>
        <w:t xml:space="preserve"> </w:t>
      </w:r>
      <w:r>
        <w:rPr>
          <w:color w:val="0E2841" w:themeColor="text2"/>
        </w:rPr>
        <w:t>The p</w:t>
      </w:r>
      <w:r w:rsidRPr="00231328">
        <w:rPr>
          <w:color w:val="0E2841" w:themeColor="text2"/>
        </w:rPr>
        <w:t xml:space="preserve">remium version </w:t>
      </w:r>
      <w:r>
        <w:rPr>
          <w:color w:val="0E2841" w:themeColor="text2"/>
        </w:rPr>
        <w:t xml:space="preserve">is </w:t>
      </w:r>
      <w:r w:rsidRPr="00231328">
        <w:rPr>
          <w:color w:val="0E2841" w:themeColor="text2"/>
        </w:rPr>
        <w:t>available at approximately £10 per month.</w:t>
      </w:r>
    </w:p>
    <w:p w14:paraId="65310B25" w14:textId="77777777" w:rsidR="00A7691A" w:rsidRPr="00231328" w:rsidRDefault="00A7691A" w:rsidP="00A7691A">
      <w:pPr>
        <w:rPr>
          <w:color w:val="0E2841" w:themeColor="text2"/>
        </w:rPr>
      </w:pPr>
    </w:p>
    <w:p w14:paraId="25857212" w14:textId="77777777" w:rsidR="00A7691A" w:rsidRPr="00231328" w:rsidRDefault="00A7691A" w:rsidP="00A7691A">
      <w:pPr>
        <w:rPr>
          <w:b/>
          <w:bCs/>
          <w:color w:val="0E2841" w:themeColor="text2"/>
        </w:rPr>
      </w:pPr>
      <w:r w:rsidRPr="00231328">
        <w:rPr>
          <w:b/>
          <w:bCs/>
          <w:color w:val="0E2841" w:themeColor="text2"/>
        </w:rPr>
        <w:t>Perplexity AI</w:t>
      </w:r>
    </w:p>
    <w:p w14:paraId="0B75D809" w14:textId="77777777" w:rsidR="00A7691A" w:rsidRPr="00231328" w:rsidRDefault="00A7691A" w:rsidP="00A7691A">
      <w:pPr>
        <w:rPr>
          <w:color w:val="0E2841" w:themeColor="text2"/>
        </w:rPr>
      </w:pPr>
      <w:r w:rsidRPr="00231328">
        <w:rPr>
          <w:b/>
          <w:bCs/>
          <w:color w:val="0E2841" w:themeColor="text2"/>
        </w:rPr>
        <w:t>Benefits:</w:t>
      </w:r>
      <w:r w:rsidRPr="00231328">
        <w:rPr>
          <w:color w:val="0E2841" w:themeColor="text2"/>
        </w:rPr>
        <w:t xml:space="preserve"> Perplexity AI functions as an advanced research and information gathering platform, offering educators a sophisticated tool for comprehensive academic exploration.</w:t>
      </w:r>
    </w:p>
    <w:p w14:paraId="42ED8D4A" w14:textId="77777777" w:rsidR="00A7691A" w:rsidRPr="00231328" w:rsidRDefault="00A7691A" w:rsidP="00A7691A">
      <w:pPr>
        <w:rPr>
          <w:color w:val="0E2841" w:themeColor="text2"/>
        </w:rPr>
      </w:pPr>
      <w:r w:rsidRPr="00231328">
        <w:rPr>
          <w:b/>
          <w:bCs/>
          <w:color w:val="0E2841" w:themeColor="text2"/>
        </w:rPr>
        <w:t>Strengths:</w:t>
      </w:r>
      <w:r>
        <w:rPr>
          <w:color w:val="0E2841" w:themeColor="text2"/>
        </w:rPr>
        <w:t xml:space="preserve"> </w:t>
      </w:r>
      <w:r w:rsidRPr="00231328">
        <w:rPr>
          <w:color w:val="0E2841" w:themeColor="text2"/>
        </w:rPr>
        <w:t>The platform distinguishes itself through detailed source citations, enabling educators to conduct in-depth research with transparent referencing. Its interface supports academic-friendly information retrieval, providing nuanced and well-contextualized research outcomes.</w:t>
      </w:r>
    </w:p>
    <w:p w14:paraId="2E521651" w14:textId="77777777" w:rsidR="00A7691A" w:rsidRPr="00231328" w:rsidRDefault="00A7691A" w:rsidP="00A7691A">
      <w:pPr>
        <w:rPr>
          <w:color w:val="0E2841" w:themeColor="text2"/>
        </w:rPr>
      </w:pPr>
      <w:r w:rsidRPr="00231328">
        <w:rPr>
          <w:b/>
          <w:bCs/>
          <w:color w:val="0E2841" w:themeColor="text2"/>
        </w:rPr>
        <w:t>Weaknesses</w:t>
      </w:r>
      <w:r w:rsidRPr="00231328">
        <w:rPr>
          <w:color w:val="0E2841" w:themeColor="text2"/>
        </w:rPr>
        <w:t>: The tool can be complex for quick, surface-level searches, potentially requiring more time and expertise to navigate effectively. Users must maintain critical evaluation skills to interpret and validate the generated research content.</w:t>
      </w:r>
    </w:p>
    <w:p w14:paraId="1E2EF160" w14:textId="77777777" w:rsidR="00A7691A" w:rsidRPr="00231328" w:rsidRDefault="00A7691A" w:rsidP="00A7691A">
      <w:pPr>
        <w:rPr>
          <w:color w:val="0E2841" w:themeColor="text2"/>
        </w:rPr>
      </w:pPr>
      <w:r w:rsidRPr="00231328">
        <w:rPr>
          <w:b/>
          <w:bCs/>
          <w:color w:val="0E2841" w:themeColor="text2"/>
        </w:rPr>
        <w:t>Safeguarding:</w:t>
      </w:r>
      <w:r w:rsidRPr="00231328">
        <w:rPr>
          <w:color w:val="0E2841" w:themeColor="text2"/>
        </w:rPr>
        <w:t xml:space="preserve"> Perplexity's transparent source referencing supports responsible research practices and academic integrity.</w:t>
      </w:r>
    </w:p>
    <w:p w14:paraId="09EEC273" w14:textId="77777777" w:rsidR="00A7691A" w:rsidRDefault="00A7691A" w:rsidP="00A7691A">
      <w:pPr>
        <w:rPr>
          <w:color w:val="0E2841" w:themeColor="text2"/>
        </w:rPr>
      </w:pPr>
      <w:r>
        <w:rPr>
          <w:b/>
          <w:bCs/>
          <w:color w:val="0E2841" w:themeColor="text2"/>
        </w:rPr>
        <w:t>Cost</w:t>
      </w:r>
      <w:r w:rsidRPr="00231328">
        <w:rPr>
          <w:b/>
          <w:bCs/>
          <w:color w:val="0E2841" w:themeColor="text2"/>
        </w:rPr>
        <w:t>:</w:t>
      </w:r>
      <w:r w:rsidRPr="00231328">
        <w:rPr>
          <w:color w:val="0E2841" w:themeColor="text2"/>
        </w:rPr>
        <w:t xml:space="preserve"> A free basic version is available, with advanced features accessible through a monthly subscription priced around £8.</w:t>
      </w:r>
    </w:p>
    <w:p w14:paraId="27A66FB3" w14:textId="77777777" w:rsidR="00A7691A" w:rsidRDefault="00A7691A" w:rsidP="00A7691A">
      <w:pPr>
        <w:rPr>
          <w:color w:val="0E2841" w:themeColor="text2"/>
        </w:rPr>
      </w:pPr>
    </w:p>
    <w:p w14:paraId="3717E92A" w14:textId="77777777" w:rsidR="00A7691A" w:rsidRDefault="009E071E" w:rsidP="00A7691A">
      <w:pPr>
        <w:rPr>
          <w:color w:val="0E2841" w:themeColor="text2"/>
        </w:rPr>
      </w:pPr>
      <w:ins w:id="0" w:author="Dan China" w:date="2024-11-26T09:56:00Z" w16du:dateUtc="2024-11-26T09:56:00Z">
        <w:r w:rsidRPr="009E071E">
          <w:rPr>
            <w:noProof/>
            <w:color w:val="0E2841" w:themeColor="text2"/>
            <w14:ligatures w14:val="standardContextual"/>
          </w:rPr>
          <w:pict w14:anchorId="6CDA8C92">
            <v:rect id="_x0000_i1025" alt="" style="width:451.3pt;height:.05pt;mso-width-percent:0;mso-height-percent:0;mso-width-percent:0;mso-height-percent:0" o:hralign="center" o:hrstd="t" o:hr="t" fillcolor="#a0a0a0" stroked="f"/>
          </w:pict>
        </w:r>
      </w:ins>
    </w:p>
    <w:p w14:paraId="2B58C082" w14:textId="77777777" w:rsidR="00A7691A" w:rsidRPr="002175B2" w:rsidRDefault="00A7691A" w:rsidP="00A7691A">
      <w:pPr>
        <w:rPr>
          <w:b/>
          <w:bCs/>
        </w:rPr>
      </w:pPr>
      <w:r w:rsidRPr="002175B2">
        <w:rPr>
          <w:b/>
          <w:bCs/>
        </w:rPr>
        <w:t>AI Tools for Students' of Art and Design</w:t>
      </w:r>
    </w:p>
    <w:p w14:paraId="06DE0350" w14:textId="77777777" w:rsidR="00A7691A" w:rsidRPr="00C127F9" w:rsidRDefault="00A7691A" w:rsidP="00A7691A"/>
    <w:p w14:paraId="0E31BD80" w14:textId="77777777" w:rsidR="00A7691A" w:rsidRPr="002175B2" w:rsidRDefault="00A7691A" w:rsidP="00A7691A">
      <w:pPr>
        <w:rPr>
          <w:b/>
          <w:bCs/>
        </w:rPr>
      </w:pPr>
      <w:r w:rsidRPr="002175B2">
        <w:rPr>
          <w:b/>
          <w:bCs/>
        </w:rPr>
        <w:t xml:space="preserve">DALL-E 3 </w:t>
      </w:r>
    </w:p>
    <w:p w14:paraId="253F9C23" w14:textId="77777777" w:rsidR="00A7691A" w:rsidRPr="00C127F9" w:rsidRDefault="00A7691A" w:rsidP="00A7691A">
      <w:r w:rsidRPr="002175B2">
        <w:rPr>
          <w:b/>
          <w:bCs/>
        </w:rPr>
        <w:t>Benefits:</w:t>
      </w:r>
      <w:r w:rsidRPr="00C127F9">
        <w:t xml:space="preserve"> DALL-E 3 represents a groundbreaking AI image generation platform that provides students with extraordinary capabilities for creating complex and nuanced visual artwork through advanced technological processes.</w:t>
      </w:r>
    </w:p>
    <w:p w14:paraId="1455ACE1" w14:textId="77777777" w:rsidR="00A7691A" w:rsidRPr="00C127F9" w:rsidRDefault="00A7691A" w:rsidP="00A7691A">
      <w:r w:rsidRPr="002175B2">
        <w:rPr>
          <w:b/>
          <w:bCs/>
        </w:rPr>
        <w:t>Strengths:</w:t>
      </w:r>
      <w:r w:rsidRPr="00C127F9">
        <w:t xml:space="preserve"> The platform demonstrates exceptional proficiency in generating highly detailed artistic images with remarkable precision. It offers multiple artistic style capabilities, enabling students to explore diverse creative approaches and translate textual concepts into sophisticated visual representations.</w:t>
      </w:r>
    </w:p>
    <w:p w14:paraId="35D5F620" w14:textId="77777777" w:rsidR="00A7691A" w:rsidRPr="00C127F9" w:rsidRDefault="00A7691A" w:rsidP="00A7691A">
      <w:r w:rsidRPr="002175B2">
        <w:rPr>
          <w:b/>
          <w:bCs/>
        </w:rPr>
        <w:t>Weaknesses:</w:t>
      </w:r>
      <w:r w:rsidRPr="00C127F9">
        <w:t xml:space="preserve"> DALL-E 3 presents potential copyright complexities that require careful navigation by educators and students. The tool demands sophisticated prompt engineering skills, meaning students must develop specific linguistic techniques to effectively communicate their creative intentions.</w:t>
      </w:r>
    </w:p>
    <w:p w14:paraId="6C5000EA" w14:textId="77777777" w:rsidR="00A7691A" w:rsidRPr="00C127F9" w:rsidRDefault="00A7691A" w:rsidP="00A7691A">
      <w:r w:rsidRPr="002175B2">
        <w:rPr>
          <w:b/>
          <w:bCs/>
        </w:rPr>
        <w:t>Safeguarding:</w:t>
      </w:r>
      <w:r w:rsidRPr="00C127F9">
        <w:t xml:space="preserve"> Direct supervision is crucial to ensure responsible and ethical use of the image generation platform. Educators must implement clear guidelines about appropriate content creation and intellectual property considerations.</w:t>
      </w:r>
    </w:p>
    <w:p w14:paraId="5440024C" w14:textId="77777777" w:rsidR="00A7691A" w:rsidRPr="00C127F9" w:rsidRDefault="00A7691A" w:rsidP="00A7691A">
      <w:r w:rsidRPr="002175B2">
        <w:rPr>
          <w:b/>
          <w:bCs/>
        </w:rPr>
        <w:t>Cost:</w:t>
      </w:r>
      <w:r w:rsidRPr="00C127F9">
        <w:t xml:space="preserve"> Pricing operates on a pay-per-image model or through monthly subscriptions ranging between £15-20.</w:t>
      </w:r>
    </w:p>
    <w:p w14:paraId="36A51007" w14:textId="77777777" w:rsidR="00A7691A" w:rsidRPr="00C127F9" w:rsidRDefault="00A7691A" w:rsidP="00A7691A"/>
    <w:p w14:paraId="75649E07" w14:textId="77777777" w:rsidR="00A7691A" w:rsidRPr="002175B2" w:rsidRDefault="00A7691A" w:rsidP="00A7691A">
      <w:pPr>
        <w:rPr>
          <w:b/>
          <w:bCs/>
        </w:rPr>
      </w:pPr>
      <w:r w:rsidRPr="002175B2">
        <w:rPr>
          <w:b/>
          <w:bCs/>
        </w:rPr>
        <w:t xml:space="preserve">Midjourney </w:t>
      </w:r>
    </w:p>
    <w:p w14:paraId="300F694E" w14:textId="77777777" w:rsidR="00A7691A" w:rsidRPr="00C127F9" w:rsidRDefault="00A7691A" w:rsidP="00A7691A">
      <w:r w:rsidRPr="002175B2">
        <w:rPr>
          <w:b/>
          <w:bCs/>
        </w:rPr>
        <w:t>Benefits:</w:t>
      </w:r>
      <w:r w:rsidRPr="00C127F9">
        <w:t xml:space="preserve"> Midjourney emerges as a professional-grade artistic image generation platform that offers students advanced technological capabilities for exploring complex visual creativity.</w:t>
      </w:r>
    </w:p>
    <w:p w14:paraId="5A47AB6D" w14:textId="77777777" w:rsidR="00A7691A" w:rsidRPr="00C127F9" w:rsidRDefault="00A7691A" w:rsidP="00A7691A">
      <w:r w:rsidRPr="002175B2">
        <w:rPr>
          <w:b/>
          <w:bCs/>
        </w:rPr>
        <w:t>Strengths:</w:t>
      </w:r>
      <w:r w:rsidRPr="00C127F9">
        <w:t xml:space="preserve"> The platform excels in producing superior artistic renderings with exceptional detail and stylistic diversity. Its community-driven design approach provides additional inspiration, allowing students to explore and learn from collective creative experiences.</w:t>
      </w:r>
    </w:p>
    <w:p w14:paraId="0A88697D" w14:textId="77777777" w:rsidR="00A7691A" w:rsidRPr="00C127F9" w:rsidRDefault="00A7691A" w:rsidP="00A7691A">
      <w:r w:rsidRPr="002175B2">
        <w:rPr>
          <w:b/>
          <w:bCs/>
        </w:rPr>
        <w:t>Weaknesses:</w:t>
      </w:r>
      <w:r w:rsidRPr="00C127F9">
        <w:t xml:space="preserve"> Midjourney presents a steeper learning curve compared to more intuitive image generation tools. The requirement to use the Discord platform may introduce additional technological complexity for some students.</w:t>
      </w:r>
    </w:p>
    <w:p w14:paraId="2E43A1AD" w14:textId="77777777" w:rsidR="00A7691A" w:rsidRPr="00C127F9" w:rsidRDefault="00A7691A" w:rsidP="00A7691A">
      <w:r w:rsidRPr="002175B2">
        <w:rPr>
          <w:b/>
          <w:bCs/>
        </w:rPr>
        <w:t>Safeguarding:</w:t>
      </w:r>
      <w:r w:rsidRPr="00C127F9">
        <w:t xml:space="preserve"> The platform includes moderate content filters, but active educator monitoring remains essential to ensure appropriate usage.</w:t>
      </w:r>
    </w:p>
    <w:p w14:paraId="739E2557" w14:textId="77777777" w:rsidR="00A7691A" w:rsidRPr="00C127F9" w:rsidRDefault="00A7691A" w:rsidP="00A7691A">
      <w:r w:rsidRPr="002175B2">
        <w:rPr>
          <w:b/>
          <w:bCs/>
        </w:rPr>
        <w:t>Cost:</w:t>
      </w:r>
      <w:r w:rsidRPr="00C127F9">
        <w:t xml:space="preserve"> Monthly subscription prices range between £10-20.</w:t>
      </w:r>
      <w:r w:rsidRPr="00C127F9">
        <w:tab/>
      </w:r>
    </w:p>
    <w:p w14:paraId="150B5CFD" w14:textId="77777777" w:rsidR="00A7691A" w:rsidRPr="00C127F9" w:rsidRDefault="00A7691A" w:rsidP="00A7691A"/>
    <w:p w14:paraId="6FFB1C6A" w14:textId="77777777" w:rsidR="00A7691A" w:rsidRPr="002175B2" w:rsidRDefault="00A7691A" w:rsidP="00A7691A">
      <w:pPr>
        <w:rPr>
          <w:b/>
          <w:bCs/>
        </w:rPr>
      </w:pPr>
      <w:r w:rsidRPr="002175B2">
        <w:rPr>
          <w:b/>
          <w:bCs/>
        </w:rPr>
        <w:t xml:space="preserve">Canva Magic Design </w:t>
      </w:r>
    </w:p>
    <w:p w14:paraId="0F7E0BCB" w14:textId="77777777" w:rsidR="00A7691A" w:rsidRPr="00C127F9" w:rsidRDefault="00A7691A" w:rsidP="00A7691A">
      <w:r w:rsidRPr="002175B2">
        <w:rPr>
          <w:b/>
          <w:bCs/>
        </w:rPr>
        <w:t>Benefits:</w:t>
      </w:r>
      <w:r w:rsidRPr="00C127F9">
        <w:t xml:space="preserve"> Canva Magic Design represents an integrated design platform that provides students with accessible and user-friendly AI-assisted creative tools for visual content creation.</w:t>
      </w:r>
    </w:p>
    <w:p w14:paraId="719712D4" w14:textId="77777777" w:rsidR="00A7691A" w:rsidRPr="00C127F9" w:rsidRDefault="00A7691A" w:rsidP="00A7691A">
      <w:r w:rsidRPr="002175B2">
        <w:rPr>
          <w:b/>
          <w:bCs/>
        </w:rPr>
        <w:t>Strengths:</w:t>
      </w:r>
      <w:r w:rsidRPr="00C127F9">
        <w:t xml:space="preserve">  platform offers an exceptionally intuitive interface that simplifies complex design processes. Students can access multiple design templates, enabling rapid creation of professional-quality visual content across various artistic and design domains. Its educational pricing makes advanced design technologies more accessible to student users.</w:t>
      </w:r>
    </w:p>
    <w:p w14:paraId="4BBA5609" w14:textId="77777777" w:rsidR="00A7691A" w:rsidRPr="00C127F9" w:rsidRDefault="00A7691A" w:rsidP="00A7691A">
      <w:r w:rsidRPr="002175B2">
        <w:rPr>
          <w:b/>
          <w:bCs/>
        </w:rPr>
        <w:t>Weaknesses:</w:t>
      </w:r>
      <w:r w:rsidRPr="00C127F9">
        <w:t xml:space="preserve"> Canva Magic Design's AI capabilities can produce designs that might appear somewhat generic, potentially limiting truly original creative expression. The platform's customization options are more restricted compared to more advanced design tools, which could constrain more ambitious artistic projects.</w:t>
      </w:r>
    </w:p>
    <w:p w14:paraId="46837D3F" w14:textId="77777777" w:rsidR="00A7691A" w:rsidRPr="00C127F9" w:rsidRDefault="00A7691A" w:rsidP="00A7691A">
      <w:r w:rsidRPr="002175B2">
        <w:rPr>
          <w:b/>
          <w:bCs/>
        </w:rPr>
        <w:t>Safeguarding:</w:t>
      </w:r>
      <w:r w:rsidRPr="00C127F9">
        <w:t xml:space="preserve"> The platform provides a school-friendly environment with built-in content management features, ensuring appropriate and controlled creative experiences for students.</w:t>
      </w:r>
    </w:p>
    <w:p w14:paraId="3D68BBE5" w14:textId="77777777" w:rsidR="00A7691A" w:rsidRPr="00C127F9" w:rsidRDefault="00A7691A" w:rsidP="00A7691A">
      <w:r w:rsidRPr="002175B2">
        <w:rPr>
          <w:b/>
          <w:bCs/>
        </w:rPr>
        <w:t>Cost:</w:t>
      </w:r>
      <w:r w:rsidRPr="00C127F9">
        <w:t xml:space="preserve"> A free educational version is available, with additional features accessible through educational licensing.</w:t>
      </w:r>
    </w:p>
    <w:p w14:paraId="75FD0A25" w14:textId="77777777" w:rsidR="00A7691A" w:rsidRPr="00C127F9" w:rsidRDefault="00A7691A" w:rsidP="00A7691A"/>
    <w:p w14:paraId="077B1200" w14:textId="77777777" w:rsidR="00A7691A" w:rsidRPr="002175B2" w:rsidRDefault="00A7691A" w:rsidP="00A7691A">
      <w:pPr>
        <w:rPr>
          <w:b/>
          <w:bCs/>
        </w:rPr>
      </w:pPr>
      <w:r w:rsidRPr="002175B2">
        <w:rPr>
          <w:b/>
          <w:bCs/>
        </w:rPr>
        <w:t xml:space="preserve">Adobe Firefly </w:t>
      </w:r>
    </w:p>
    <w:p w14:paraId="176E3456" w14:textId="77777777" w:rsidR="00A7691A" w:rsidRPr="00C127F9" w:rsidRDefault="00A7691A" w:rsidP="00A7691A">
      <w:r w:rsidRPr="002175B2">
        <w:rPr>
          <w:b/>
          <w:bCs/>
        </w:rPr>
        <w:t>Benefits:</w:t>
      </w:r>
      <w:r w:rsidRPr="00C127F9">
        <w:t xml:space="preserve"> Adobe Firefly represents a sophisticated AI design integration platform that provides students with professional-grade creative technologies within the established Adobe ecosystem.</w:t>
      </w:r>
    </w:p>
    <w:p w14:paraId="79DA92C4" w14:textId="77777777" w:rsidR="00A7691A" w:rsidRPr="00C127F9" w:rsidRDefault="00A7691A" w:rsidP="00A7691A">
      <w:r w:rsidRPr="002175B2">
        <w:rPr>
          <w:b/>
          <w:bCs/>
        </w:rPr>
        <w:t>Strengths:</w:t>
      </w:r>
      <w:r w:rsidRPr="00C127F9">
        <w:t xml:space="preserve"> The tool offers seamless integration with Adobe's comprehensive design suite, enabling students to leverage cutting-edge AI technologies alongside traditional design methodologies. It provides ethical AI image generation capabilities and professional-grade creative tools that prepare students for industry-standard design practices.</w:t>
      </w:r>
    </w:p>
    <w:p w14:paraId="513D6D00" w14:textId="77777777" w:rsidR="00A7691A" w:rsidRPr="00C127F9" w:rsidRDefault="00A7691A" w:rsidP="00A7691A">
      <w:r w:rsidRPr="002175B2">
        <w:rPr>
          <w:b/>
          <w:bCs/>
        </w:rPr>
        <w:t>Weaknesses:</w:t>
      </w:r>
      <w:r w:rsidRPr="00C127F9">
        <w:t xml:space="preserve"> Adobe Firefly requires a significant Adobe subscription, which might present financial barriers for some students. The platform's complexity can be challenging for beginners, potentially creating a steep learning curve for those with limited design experience.</w:t>
      </w:r>
    </w:p>
    <w:p w14:paraId="3C8B8652" w14:textId="77777777" w:rsidR="00A7691A" w:rsidRPr="00C127F9" w:rsidRDefault="00A7691A" w:rsidP="00A7691A">
      <w:r w:rsidRPr="002175B2">
        <w:rPr>
          <w:b/>
          <w:bCs/>
        </w:rPr>
        <w:t>Safeguarding:</w:t>
      </w:r>
      <w:r w:rsidRPr="00C127F9">
        <w:t xml:space="preserve"> Strong content guidelines and professional design standards are embedded within the platform, supporting responsible creative exploration.</w:t>
      </w:r>
    </w:p>
    <w:p w14:paraId="4FACD227" w14:textId="77777777" w:rsidR="00A7691A" w:rsidRPr="00C127F9" w:rsidRDefault="00A7691A" w:rsidP="00A7691A">
      <w:r w:rsidRPr="002175B2">
        <w:rPr>
          <w:b/>
          <w:bCs/>
        </w:rPr>
        <w:t>Cost:</w:t>
      </w:r>
      <w:r w:rsidRPr="00C127F9">
        <w:t xml:space="preserve"> Approximately £50 per year for students and educational professionals.</w:t>
      </w:r>
    </w:p>
    <w:p w14:paraId="3406FE42" w14:textId="77777777" w:rsidR="00A7691A" w:rsidRPr="00C127F9" w:rsidRDefault="00A7691A" w:rsidP="00A7691A"/>
    <w:p w14:paraId="0B54E686" w14:textId="77777777" w:rsidR="00A7691A" w:rsidRPr="002175B2" w:rsidRDefault="00A7691A" w:rsidP="00A7691A">
      <w:pPr>
        <w:rPr>
          <w:b/>
          <w:bCs/>
        </w:rPr>
      </w:pPr>
      <w:r w:rsidRPr="002175B2">
        <w:rPr>
          <w:b/>
          <w:bCs/>
        </w:rPr>
        <w:t xml:space="preserve">Runway ML </w:t>
      </w:r>
    </w:p>
    <w:p w14:paraId="531C4D2A" w14:textId="77777777" w:rsidR="00A7691A" w:rsidRPr="00C127F9" w:rsidRDefault="00A7691A" w:rsidP="00A7691A">
      <w:r w:rsidRPr="002175B2">
        <w:rPr>
          <w:b/>
          <w:bCs/>
        </w:rPr>
        <w:t>Benefits:</w:t>
      </w:r>
      <w:r w:rsidRPr="00C127F9">
        <w:t xml:space="preserve"> Runway ML represents an advanced multimedia AI platform that offers students extraordinary capabilities in video and image manipulation through sophisticated technological processes.</w:t>
      </w:r>
    </w:p>
    <w:p w14:paraId="7FC91DB8" w14:textId="77777777" w:rsidR="00A7691A" w:rsidRPr="00C127F9" w:rsidRDefault="00A7691A" w:rsidP="00A7691A">
      <w:r w:rsidRPr="002175B2">
        <w:rPr>
          <w:b/>
          <w:bCs/>
        </w:rPr>
        <w:t>Strengths:</w:t>
      </w:r>
      <w:r w:rsidRPr="00C127F9">
        <w:t xml:space="preserve"> The platform provides exceptional video editing AI technologies, sophisticated image transformation capabilities, and creative experimental tools that extend beyond traditional design boundaries. Students can explore innovative multimedia creation techniques that integrate artificial intelligence with creative expression.</w:t>
      </w:r>
    </w:p>
    <w:p w14:paraId="61861766" w14:textId="77777777" w:rsidR="00A7691A" w:rsidRPr="00C127F9" w:rsidRDefault="00A7691A" w:rsidP="00A7691A">
      <w:r w:rsidRPr="002175B2">
        <w:rPr>
          <w:b/>
          <w:bCs/>
        </w:rPr>
        <w:t>Weaknesses:</w:t>
      </w:r>
      <w:r w:rsidRPr="00C127F9">
        <w:t xml:space="preserve"> Runway ML presents a notably steep learning curve, requiring significant technological proficiency and creative understanding. The platform's advanced features come with a higher </w:t>
      </w:r>
      <w:r>
        <w:t>Cost</w:t>
      </w:r>
      <w:r w:rsidRPr="00C127F9">
        <w:t xml:space="preserve"> structure, potentially limiting widespread student access.</w:t>
      </w:r>
    </w:p>
    <w:p w14:paraId="703C921F" w14:textId="77777777" w:rsidR="00A7691A" w:rsidRPr="00C127F9" w:rsidRDefault="00A7691A" w:rsidP="00A7691A">
      <w:r w:rsidRPr="002175B2">
        <w:rPr>
          <w:b/>
          <w:bCs/>
        </w:rPr>
        <w:t>Safeguarding:</w:t>
      </w:r>
      <w:r w:rsidRPr="00C127F9">
        <w:t xml:space="preserve"> Direct educator supervision is crucial to ensure responsible and ethical use of the platform's advanced multimedia generation capabilities.</w:t>
      </w:r>
    </w:p>
    <w:p w14:paraId="5EBEA8F2" w14:textId="77777777" w:rsidR="00A7691A" w:rsidRPr="00C127F9" w:rsidRDefault="00A7691A" w:rsidP="00A7691A">
      <w:r w:rsidRPr="002175B2">
        <w:rPr>
          <w:b/>
          <w:bCs/>
        </w:rPr>
        <w:t>Cost:</w:t>
      </w:r>
      <w:r w:rsidRPr="00C127F9">
        <w:t xml:space="preserve"> Monthly subscription ranges between £15-30.</w:t>
      </w:r>
    </w:p>
    <w:p w14:paraId="53642527" w14:textId="77777777" w:rsidR="00A7691A" w:rsidRPr="00C127F9" w:rsidRDefault="00A7691A" w:rsidP="00A7691A"/>
    <w:p w14:paraId="43F22FD2" w14:textId="77777777" w:rsidR="00A7691A" w:rsidRPr="002175B2" w:rsidRDefault="00A7691A" w:rsidP="00A7691A">
      <w:pPr>
        <w:rPr>
          <w:b/>
          <w:bCs/>
        </w:rPr>
      </w:pPr>
      <w:r w:rsidRPr="002175B2">
        <w:rPr>
          <w:b/>
          <w:bCs/>
        </w:rPr>
        <w:t xml:space="preserve">Artbreeder </w:t>
      </w:r>
    </w:p>
    <w:p w14:paraId="3D215F49" w14:textId="77777777" w:rsidR="00A7691A" w:rsidRPr="00C127F9" w:rsidRDefault="00A7691A" w:rsidP="00A7691A">
      <w:r w:rsidRPr="002175B2">
        <w:rPr>
          <w:b/>
          <w:bCs/>
        </w:rPr>
        <w:t>Benefits:</w:t>
      </w:r>
      <w:r w:rsidRPr="00C127F9">
        <w:t xml:space="preserve"> Artbreeder functions as an innovative generative art platform that enables students to explore collaborative and experimental image creation through advanced AI technologies.</w:t>
      </w:r>
    </w:p>
    <w:p w14:paraId="44513EBF" w14:textId="77777777" w:rsidR="00A7691A" w:rsidRPr="00C127F9" w:rsidRDefault="00A7691A" w:rsidP="00A7691A">
      <w:r w:rsidRPr="002175B2">
        <w:rPr>
          <w:b/>
          <w:bCs/>
        </w:rPr>
        <w:t>Strengths:</w:t>
      </w:r>
      <w:r w:rsidRPr="00C127F9">
        <w:t xml:space="preserve"> The platform provides unique capabilities for artistic image blending, allowing students to create extraordinarily innovative visual compositions. Its collaborative design approach encourages creative exploration, enabling learners to experiment with complex artistic transformations and generate unexpected visual outcomes.</w:t>
      </w:r>
    </w:p>
    <w:p w14:paraId="7BE10D4F" w14:textId="77777777" w:rsidR="00A7691A" w:rsidRPr="00C127F9" w:rsidRDefault="00A7691A" w:rsidP="00A7691A">
      <w:r w:rsidRPr="002175B2">
        <w:rPr>
          <w:b/>
          <w:bCs/>
        </w:rPr>
        <w:t>Weaknesses:</w:t>
      </w:r>
      <w:r w:rsidRPr="00C127F9">
        <w:t xml:space="preserve"> Artbreeder's AI-generated results can appear abstract and unpredictable, which might challenge students seeking more controlled creative processes. The platform offers limited direct control over image generation, potentially frustrating students with specific artistic visions.</w:t>
      </w:r>
    </w:p>
    <w:p w14:paraId="03C88D6F" w14:textId="77777777" w:rsidR="00A7691A" w:rsidRPr="00C127F9" w:rsidRDefault="00A7691A" w:rsidP="00A7691A">
      <w:r w:rsidRPr="002175B2">
        <w:rPr>
          <w:b/>
          <w:bCs/>
        </w:rPr>
        <w:t>Safeguarding:</w:t>
      </w:r>
      <w:r w:rsidRPr="00C127F9">
        <w:t xml:space="preserve"> The tool requires consistent artistic guidance to ensure meaningful and constructive creative exploration. Educators must provide structured frameworks for responsible AI art creation.</w:t>
      </w:r>
    </w:p>
    <w:p w14:paraId="3FE686DC" w14:textId="77777777" w:rsidR="00A7691A" w:rsidRPr="00C127F9" w:rsidRDefault="00A7691A" w:rsidP="00A7691A">
      <w:r w:rsidRPr="002175B2">
        <w:rPr>
          <w:b/>
          <w:bCs/>
        </w:rPr>
        <w:t>Cost:</w:t>
      </w:r>
      <w:r w:rsidRPr="00C127F9">
        <w:t xml:space="preserve"> A free basic version is available, with advanced features accessible through a monthly subscription priced around £10.</w:t>
      </w:r>
    </w:p>
    <w:p w14:paraId="09D06DDB" w14:textId="77777777" w:rsidR="00A7691A" w:rsidRPr="00C127F9" w:rsidRDefault="00A7691A" w:rsidP="00A7691A"/>
    <w:p w14:paraId="1C132C6C" w14:textId="77777777" w:rsidR="00A7691A" w:rsidRPr="002175B2" w:rsidRDefault="00A7691A" w:rsidP="00A7691A">
      <w:pPr>
        <w:rPr>
          <w:b/>
          <w:bCs/>
        </w:rPr>
      </w:pPr>
      <w:r w:rsidRPr="002175B2">
        <w:rPr>
          <w:b/>
          <w:bCs/>
        </w:rPr>
        <w:t xml:space="preserve">Leonardo.ai </w:t>
      </w:r>
    </w:p>
    <w:p w14:paraId="269BF81D" w14:textId="77777777" w:rsidR="00A7691A" w:rsidRPr="00C127F9" w:rsidRDefault="00A7691A" w:rsidP="00A7691A">
      <w:r w:rsidRPr="002175B2">
        <w:rPr>
          <w:b/>
          <w:bCs/>
        </w:rPr>
        <w:t>Benefits</w:t>
      </w:r>
      <w:r w:rsidRPr="00231328">
        <w:t>:</w:t>
      </w:r>
      <w:r w:rsidRPr="00C127F9">
        <w:t xml:space="preserve"> Leonardo.ai represents a specialized AI platform designed specifically for game and concept art generation, offering students advanced technological capabilities for digital creative expression.</w:t>
      </w:r>
    </w:p>
    <w:p w14:paraId="488A31F3" w14:textId="77777777" w:rsidR="00A7691A" w:rsidRPr="00C127F9" w:rsidRDefault="00A7691A" w:rsidP="00A7691A">
      <w:r w:rsidRPr="002175B2">
        <w:rPr>
          <w:b/>
          <w:bCs/>
        </w:rPr>
        <w:t>Strengths:</w:t>
      </w:r>
      <w:r w:rsidRPr="00C127F9">
        <w:t xml:space="preserve"> The platform excels in generating specialized artistic styles with exceptional detail, particularly supporting game design and conceptual artistic development. Its sophisticated image generation capabilities enable students to explore complex visual narratives and create intricate design concepts.</w:t>
      </w:r>
    </w:p>
    <w:p w14:paraId="78AB00B4" w14:textId="77777777" w:rsidR="00A7691A" w:rsidRPr="00C127F9" w:rsidRDefault="00A7691A" w:rsidP="00A7691A">
      <w:r w:rsidRPr="002175B2">
        <w:rPr>
          <w:b/>
          <w:bCs/>
        </w:rPr>
        <w:t>Weaknesses:</w:t>
      </w:r>
      <w:r w:rsidRPr="00C127F9">
        <w:t xml:space="preserve"> Leonardo.ai focuses on specific artistic niches, which might limit its versatility for broader artistic exploration. The platform's interface can be complex, potentially creating challenges for students with limited technological proficiency.</w:t>
      </w:r>
    </w:p>
    <w:p w14:paraId="5346F9E4" w14:textId="77777777" w:rsidR="00A7691A" w:rsidRPr="00C127F9" w:rsidRDefault="00A7691A" w:rsidP="00A7691A">
      <w:r w:rsidRPr="002175B2">
        <w:rPr>
          <w:b/>
          <w:bCs/>
        </w:rPr>
        <w:t>Safeguarding:</w:t>
      </w:r>
      <w:r w:rsidRPr="00C127F9">
        <w:t xml:space="preserve"> Comprehensive content moderation features ensure appropriate and responsible use of the platform's creative technologies.</w:t>
      </w:r>
    </w:p>
    <w:p w14:paraId="64ED8D72" w14:textId="77777777" w:rsidR="00A7691A" w:rsidRPr="00C127F9" w:rsidRDefault="00A7691A" w:rsidP="00A7691A">
      <w:r>
        <w:rPr>
          <w:b/>
          <w:bCs/>
        </w:rPr>
        <w:t>Cost</w:t>
      </w:r>
      <w:r w:rsidRPr="00231328">
        <w:t>:</w:t>
      </w:r>
      <w:r w:rsidRPr="00C127F9">
        <w:t xml:space="preserve"> Offers free initial credits, with unlimited access available through a monthly subscription priced at approximately £15.</w:t>
      </w:r>
    </w:p>
    <w:p w14:paraId="085844A8" w14:textId="77777777" w:rsidR="00A7691A" w:rsidRPr="00C127F9" w:rsidRDefault="00A7691A" w:rsidP="00A7691A"/>
    <w:p w14:paraId="3D4E8645" w14:textId="77777777" w:rsidR="00A7691A" w:rsidRPr="00231328" w:rsidRDefault="00A7691A" w:rsidP="00A7691A">
      <w:pPr>
        <w:rPr>
          <w:b/>
          <w:bCs/>
        </w:rPr>
      </w:pPr>
      <w:r w:rsidRPr="00231328">
        <w:rPr>
          <w:b/>
          <w:bCs/>
        </w:rPr>
        <w:t xml:space="preserve">Stable Diffusion </w:t>
      </w:r>
    </w:p>
    <w:p w14:paraId="0881E979" w14:textId="77777777" w:rsidR="00A7691A" w:rsidRPr="00C127F9" w:rsidRDefault="00A7691A" w:rsidP="00A7691A">
      <w:r w:rsidRPr="00497165">
        <w:rPr>
          <w:b/>
          <w:bCs/>
        </w:rPr>
        <w:t>Benefits:</w:t>
      </w:r>
      <w:r w:rsidRPr="00C127F9">
        <w:t xml:space="preserve"> Stable Diffusion represents an open-source image generation platform that provides students with unprecedented flexibility and customization in AI-assisted artistic creation.</w:t>
      </w:r>
    </w:p>
    <w:p w14:paraId="7AE689B7" w14:textId="77777777" w:rsidR="00A7691A" w:rsidRPr="00C127F9" w:rsidRDefault="00A7691A" w:rsidP="00A7691A">
      <w:r w:rsidRPr="00497165">
        <w:rPr>
          <w:b/>
          <w:bCs/>
        </w:rPr>
        <w:t>Strengths:</w:t>
      </w:r>
      <w:r w:rsidRPr="00C127F9">
        <w:t xml:space="preserve"> As a completely open-source tool, Stable Diffusion offers unparalleled customization opportunities, allowing technically proficient students to modify and adapt the AI image generation process. The platform provides multiple installation options and extensive creative freedom.</w:t>
      </w:r>
    </w:p>
    <w:p w14:paraId="793E2B9C" w14:textId="77777777" w:rsidR="00A7691A" w:rsidRPr="00C127F9" w:rsidRDefault="00A7691A" w:rsidP="00A7691A">
      <w:r w:rsidRPr="00497165">
        <w:rPr>
          <w:b/>
          <w:bCs/>
        </w:rPr>
        <w:t>Weaknesses:</w:t>
      </w:r>
      <w:r w:rsidRPr="00C127F9">
        <w:t xml:space="preserve"> The tool requires significant technical setup and understanding, presenting a substantial barrier for students without advanced technological skills. Its user interface is less intuitive compared to more streamlined commercial platforms, demanding greater technological expertise.</w:t>
      </w:r>
    </w:p>
    <w:p w14:paraId="611C02B8" w14:textId="77777777" w:rsidR="00A7691A" w:rsidRPr="00C127F9" w:rsidRDefault="00A7691A" w:rsidP="00A7691A">
      <w:r w:rsidRPr="00497165">
        <w:rPr>
          <w:b/>
          <w:bCs/>
        </w:rPr>
        <w:t>Safeguarding:</w:t>
      </w:r>
      <w:r w:rsidRPr="00C127F9">
        <w:t xml:space="preserve"> The platform requires extensive technical supervision to ensure responsible and educational use of its powerful image generation capabilities.</w:t>
      </w:r>
    </w:p>
    <w:p w14:paraId="0AA14136" w14:textId="77777777" w:rsidR="00A7691A" w:rsidRPr="00C127F9" w:rsidRDefault="00A7691A" w:rsidP="00A7691A">
      <w:r>
        <w:rPr>
          <w:b/>
          <w:bCs/>
        </w:rPr>
        <w:t>Cost</w:t>
      </w:r>
      <w:r w:rsidRPr="00497165">
        <w:rPr>
          <w:b/>
          <w:bCs/>
        </w:rPr>
        <w:t>:</w:t>
      </w:r>
      <w:r w:rsidRPr="00C127F9">
        <w:t xml:space="preserve"> Completely free of charge, though technical implementation may require additional resources.</w:t>
      </w:r>
    </w:p>
    <w:p w14:paraId="674F6B76" w14:textId="77777777" w:rsidR="00A7691A" w:rsidRPr="00C127F9" w:rsidRDefault="00A7691A" w:rsidP="00A7691A"/>
    <w:p w14:paraId="504DB85E" w14:textId="77777777" w:rsidR="003854D2" w:rsidRDefault="003854D2"/>
    <w:sectPr w:rsidR="003854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Palatino">
    <w:panose1 w:val="00000000000000000000"/>
    <w:charset w:val="4D"/>
    <w:family w:val="auto"/>
    <w:pitch w:val="variable"/>
    <w:sig w:usb0="A00002FF" w:usb1="7800205A" w:usb2="14600000" w:usb3="00000000" w:csb0="00000193" w:csb1="00000000"/>
  </w:font>
  <w:font w:name="Arial Black">
    <w:panose1 w:val="020B0A04020102020204"/>
    <w:charset w:val="00"/>
    <w:family w:val="swiss"/>
    <w:pitch w:val="variable"/>
    <w:sig w:usb0="A00002AF" w:usb1="400078FB" w:usb2="00000000" w:usb3="00000000" w:csb0="000000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n China">
    <w15:presenceInfo w15:providerId="Windows Live" w15:userId="11d7ce1bfba9a8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91A"/>
    <w:rsid w:val="002A7A7D"/>
    <w:rsid w:val="003854D2"/>
    <w:rsid w:val="009E071E"/>
    <w:rsid w:val="00A7691A"/>
    <w:rsid w:val="00B34F4A"/>
    <w:rsid w:val="00F3137A"/>
    <w:rsid w:val="00F81C9C"/>
    <w:rsid w:val="00F92C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BFD3B"/>
  <w15:chartTrackingRefBased/>
  <w15:docId w15:val="{82FF6EED-4F01-324D-9206-CD411459F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91A"/>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A7691A"/>
    <w:pPr>
      <w:keepNext/>
      <w:keepLines/>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A7691A"/>
    <w:pPr>
      <w:keepNext/>
      <w:keepLines/>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A7691A"/>
    <w:pPr>
      <w:keepNext/>
      <w:keepLines/>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A7691A"/>
    <w:pPr>
      <w:keepNext/>
      <w:keepLines/>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A7691A"/>
    <w:pPr>
      <w:keepNext/>
      <w:keepLines/>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A7691A"/>
    <w:pPr>
      <w:keepNext/>
      <w:keepLines/>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A7691A"/>
    <w:pPr>
      <w:keepNext/>
      <w:keepLines/>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A7691A"/>
    <w:pPr>
      <w:keepNext/>
      <w:keepLines/>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A7691A"/>
    <w:pPr>
      <w:keepNext/>
      <w:keepLines/>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A7A7D"/>
    <w:pPr>
      <w:pBdr>
        <w:top w:val="nil"/>
        <w:left w:val="nil"/>
        <w:bottom w:val="nil"/>
        <w:right w:val="nil"/>
        <w:between w:val="nil"/>
        <w:bar w:val="nil"/>
      </w:pBdr>
      <w:spacing w:after="120"/>
    </w:pPr>
    <w:rPr>
      <w:rFonts w:ascii="Palatino" w:eastAsia="Palatino" w:hAnsi="Palatino" w:cs="Palatino"/>
      <w:color w:val="000000"/>
      <w:kern w:val="0"/>
      <w:szCs w:val="22"/>
      <w:bdr w:val="nil"/>
      <w:lang w:eastAsia="en-GB"/>
      <w14:textOutline w14:w="0" w14:cap="flat" w14:cmpd="sng" w14:algn="ctr">
        <w14:noFill/>
        <w14:prstDash w14:val="solid"/>
        <w14:bevel/>
      </w14:textOutline>
      <w14:ligatures w14:val="none"/>
    </w:rPr>
  </w:style>
  <w:style w:type="character" w:customStyle="1" w:styleId="Heading1Char">
    <w:name w:val="Heading 1 Char"/>
    <w:basedOn w:val="DefaultParagraphFont"/>
    <w:link w:val="Heading1"/>
    <w:uiPriority w:val="9"/>
    <w:rsid w:val="00A7691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691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7691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691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691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691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691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691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691A"/>
    <w:rPr>
      <w:rFonts w:eastAsiaTheme="majorEastAsia" w:cstheme="majorBidi"/>
      <w:color w:val="272727" w:themeColor="text1" w:themeTint="D8"/>
    </w:rPr>
  </w:style>
  <w:style w:type="paragraph" w:styleId="Title">
    <w:name w:val="Title"/>
    <w:basedOn w:val="Normal"/>
    <w:next w:val="Normal"/>
    <w:link w:val="TitleChar"/>
    <w:uiPriority w:val="10"/>
    <w:qFormat/>
    <w:rsid w:val="00A7691A"/>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A769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691A"/>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A769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691A"/>
    <w:pPr>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A7691A"/>
    <w:rPr>
      <w:i/>
      <w:iCs/>
      <w:color w:val="404040" w:themeColor="text1" w:themeTint="BF"/>
    </w:rPr>
  </w:style>
  <w:style w:type="paragraph" w:styleId="ListParagraph">
    <w:name w:val="List Paragraph"/>
    <w:basedOn w:val="Normal"/>
    <w:uiPriority w:val="34"/>
    <w:qFormat/>
    <w:rsid w:val="00A7691A"/>
    <w:pPr>
      <w:ind w:left="720"/>
      <w:contextualSpacing/>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A7691A"/>
    <w:rPr>
      <w:i/>
      <w:iCs/>
      <w:color w:val="0F4761" w:themeColor="accent1" w:themeShade="BF"/>
    </w:rPr>
  </w:style>
  <w:style w:type="paragraph" w:styleId="IntenseQuote">
    <w:name w:val="Intense Quote"/>
    <w:basedOn w:val="Normal"/>
    <w:next w:val="Normal"/>
    <w:link w:val="IntenseQuoteChar"/>
    <w:uiPriority w:val="30"/>
    <w:qFormat/>
    <w:rsid w:val="00A7691A"/>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A7691A"/>
    <w:rPr>
      <w:i/>
      <w:iCs/>
      <w:color w:val="0F4761" w:themeColor="accent1" w:themeShade="BF"/>
    </w:rPr>
  </w:style>
  <w:style w:type="character" w:styleId="IntenseReference">
    <w:name w:val="Intense Reference"/>
    <w:basedOn w:val="DefaultParagraphFont"/>
    <w:uiPriority w:val="32"/>
    <w:qFormat/>
    <w:rsid w:val="00A7691A"/>
    <w:rPr>
      <w:b/>
      <w:bCs/>
      <w:smallCaps/>
      <w:color w:val="0F4761" w:themeColor="accent1" w:themeShade="BF"/>
      <w:spacing w:val="5"/>
    </w:rPr>
  </w:style>
  <w:style w:type="character" w:styleId="Hyperlink">
    <w:name w:val="Hyperlink"/>
    <w:basedOn w:val="DefaultParagraphFont"/>
    <w:uiPriority w:val="99"/>
    <w:unhideWhenUsed/>
    <w:rsid w:val="00A7691A"/>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2678</Words>
  <Characters>15643</Characters>
  <Application>Microsoft Office Word</Application>
  <DocSecurity>0</DocSecurity>
  <Lines>340</Lines>
  <Paragraphs>137</Paragraphs>
  <ScaleCrop>false</ScaleCrop>
  <Company/>
  <LinksUpToDate>false</LinksUpToDate>
  <CharactersWithSpaces>18184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China</dc:creator>
  <cp:keywords/>
  <dc:description/>
  <cp:lastModifiedBy>Dan China</cp:lastModifiedBy>
  <cp:revision>1</cp:revision>
  <dcterms:created xsi:type="dcterms:W3CDTF">2025-01-24T14:29:00Z</dcterms:created>
  <dcterms:modified xsi:type="dcterms:W3CDTF">2025-01-24T14:35:00Z</dcterms:modified>
</cp:coreProperties>
</file>